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B5E08" w14:textId="64BD1645" w:rsidR="00354A34" w:rsidRPr="004E5EBF" w:rsidRDefault="00354A34" w:rsidP="00257C16">
      <w:pPr>
        <w:keepNext/>
        <w:spacing w:after="40"/>
        <w:jc w:val="center"/>
        <w:rPr>
          <w:sz w:val="32"/>
          <w:szCs w:val="32"/>
        </w:rPr>
      </w:pPr>
      <w:r w:rsidRPr="004E5EBF">
        <w:rPr>
          <w:b/>
          <w:sz w:val="32"/>
          <w:szCs w:val="32"/>
        </w:rPr>
        <w:t>Northwest Public Power Association</w:t>
      </w:r>
    </w:p>
    <w:p w14:paraId="7FB33FDB" w14:textId="596D9F55" w:rsidR="00354A34" w:rsidRDefault="00354A34" w:rsidP="00257C16">
      <w:pPr>
        <w:keepNext/>
        <w:spacing w:after="40"/>
        <w:jc w:val="center"/>
        <w:rPr>
          <w:b/>
          <w:sz w:val="32"/>
          <w:szCs w:val="32"/>
        </w:rPr>
      </w:pPr>
      <w:r w:rsidRPr="004E5EBF">
        <w:rPr>
          <w:b/>
          <w:sz w:val="32"/>
          <w:szCs w:val="32"/>
        </w:rPr>
        <w:t xml:space="preserve">Resolution </w:t>
      </w:r>
      <w:r>
        <w:rPr>
          <w:b/>
          <w:sz w:val="32"/>
          <w:szCs w:val="32"/>
        </w:rPr>
        <w:t>20</w:t>
      </w:r>
      <w:r w:rsidR="00767CA0">
        <w:rPr>
          <w:b/>
          <w:sz w:val="32"/>
          <w:szCs w:val="32"/>
        </w:rPr>
        <w:t>2</w:t>
      </w:r>
      <w:ins w:id="0" w:author="Joy Grewatz" w:date="2023-01-12T21:56:00Z">
        <w:r w:rsidR="00236FA6">
          <w:rPr>
            <w:b/>
            <w:sz w:val="32"/>
            <w:szCs w:val="32"/>
          </w:rPr>
          <w:t>3</w:t>
        </w:r>
      </w:ins>
      <w:del w:id="1" w:author="Joy Grewatz" w:date="2023-01-12T21:56:00Z">
        <w:r w:rsidR="00B30E86" w:rsidDel="00236FA6">
          <w:rPr>
            <w:b/>
            <w:sz w:val="32"/>
            <w:szCs w:val="32"/>
          </w:rPr>
          <w:delText>2</w:delText>
        </w:r>
      </w:del>
      <w:r w:rsidR="00FF33E6">
        <w:rPr>
          <w:b/>
          <w:sz w:val="32"/>
          <w:szCs w:val="32"/>
        </w:rPr>
        <w:t>-</w:t>
      </w:r>
      <w:r w:rsidR="00722E88">
        <w:rPr>
          <w:b/>
          <w:sz w:val="32"/>
          <w:szCs w:val="32"/>
        </w:rPr>
        <w:t>1</w:t>
      </w:r>
      <w:r w:rsidR="00265082">
        <w:rPr>
          <w:b/>
          <w:sz w:val="32"/>
          <w:szCs w:val="32"/>
        </w:rPr>
        <w:t>6</w:t>
      </w:r>
    </w:p>
    <w:p w14:paraId="5FA1CAC7" w14:textId="1AA313CD" w:rsidR="00354A34" w:rsidRPr="002E6C2E" w:rsidRDefault="00C507C8" w:rsidP="00C507C8">
      <w:pPr>
        <w:jc w:val="center"/>
        <w:rPr>
          <w:b/>
          <w:sz w:val="16"/>
          <w:szCs w:val="16"/>
        </w:rPr>
      </w:pPr>
      <w:r>
        <w:rPr>
          <w:b/>
          <w:sz w:val="32"/>
          <w:szCs w:val="32"/>
        </w:rPr>
        <w:t>In Support of Rural Broadband Deployment and Use</w:t>
      </w:r>
    </w:p>
    <w:p w14:paraId="1B85185F" w14:textId="77777777" w:rsidR="00C507C8" w:rsidRDefault="00C507C8" w:rsidP="00C507C8">
      <w:pPr>
        <w:rPr>
          <w:rFonts w:asciiTheme="minorHAnsi" w:hAnsiTheme="minorHAnsi" w:cstheme="minorHAnsi"/>
          <w:b/>
          <w:sz w:val="23"/>
          <w:szCs w:val="23"/>
        </w:rPr>
      </w:pPr>
    </w:p>
    <w:p w14:paraId="3A1A1503" w14:textId="1F0B9CA5" w:rsidR="00C507C8" w:rsidRPr="00F5504E" w:rsidRDefault="00C507C8" w:rsidP="00C507C8">
      <w:pPr>
        <w:rPr>
          <w:rFonts w:cs="Calibri"/>
          <w:b/>
          <w:sz w:val="24"/>
          <w:szCs w:val="24"/>
        </w:rPr>
      </w:pPr>
      <w:r w:rsidRPr="00F5504E">
        <w:rPr>
          <w:rFonts w:cs="Calibri"/>
          <w:b/>
          <w:sz w:val="24"/>
          <w:szCs w:val="24"/>
        </w:rPr>
        <w:t>Background</w:t>
      </w:r>
    </w:p>
    <w:p w14:paraId="15A4EA09" w14:textId="77777777" w:rsidR="00C507C8" w:rsidRPr="00F5504E" w:rsidRDefault="00C507C8" w:rsidP="00C507C8">
      <w:pPr>
        <w:rPr>
          <w:rFonts w:asciiTheme="minorHAnsi" w:hAnsiTheme="minorHAnsi" w:cstheme="minorHAnsi"/>
          <w:sz w:val="24"/>
          <w:szCs w:val="24"/>
        </w:rPr>
      </w:pPr>
    </w:p>
    <w:p w14:paraId="72B31BDB" w14:textId="2F371357" w:rsidR="00C507C8" w:rsidRPr="00F5504E" w:rsidRDefault="00D019BD" w:rsidP="00C507C8">
      <w:pPr>
        <w:spacing w:line="276" w:lineRule="auto"/>
        <w:rPr>
          <w:rFonts w:cs="Calibri"/>
          <w:sz w:val="24"/>
          <w:szCs w:val="24"/>
        </w:rPr>
      </w:pPr>
      <w:r w:rsidRPr="00F5504E">
        <w:rPr>
          <w:rFonts w:cs="Calibri"/>
          <w:sz w:val="24"/>
          <w:szCs w:val="24"/>
        </w:rPr>
        <w:t xml:space="preserve">Approximately </w:t>
      </w:r>
      <w:ins w:id="2" w:author="Joy Grewatz" w:date="2023-01-12T21:48:00Z">
        <w:r w:rsidR="001A39D5">
          <w:rPr>
            <w:rFonts w:cs="Calibri"/>
            <w:sz w:val="24"/>
            <w:szCs w:val="24"/>
          </w:rPr>
          <w:t>72</w:t>
        </w:r>
      </w:ins>
      <w:del w:id="3" w:author="Joy Grewatz" w:date="2023-01-12T21:48:00Z">
        <w:r w:rsidR="00C507C8" w:rsidRPr="00F5504E" w:rsidDel="001A39D5">
          <w:rPr>
            <w:rFonts w:cs="Calibri"/>
            <w:sz w:val="24"/>
            <w:szCs w:val="24"/>
          </w:rPr>
          <w:delText>63</w:delText>
        </w:r>
      </w:del>
      <w:r w:rsidR="00C507C8" w:rsidRPr="00F5504E">
        <w:rPr>
          <w:rFonts w:cs="Calibri"/>
          <w:sz w:val="24"/>
          <w:szCs w:val="24"/>
        </w:rPr>
        <w:t xml:space="preserve"> percent of all native Americans, and </w:t>
      </w:r>
      <w:ins w:id="4" w:author="Joy Grewatz" w:date="2023-01-12T21:47:00Z">
        <w:r w:rsidR="001A39D5">
          <w:rPr>
            <w:rFonts w:cs="Calibri"/>
            <w:sz w:val="24"/>
            <w:szCs w:val="24"/>
          </w:rPr>
          <w:t>78</w:t>
        </w:r>
      </w:ins>
      <w:del w:id="5" w:author="Joy Grewatz" w:date="2023-01-12T21:47:00Z">
        <w:r w:rsidR="00C507C8" w:rsidRPr="00F5504E" w:rsidDel="001A39D5">
          <w:rPr>
            <w:rFonts w:cs="Calibri"/>
            <w:sz w:val="24"/>
            <w:szCs w:val="24"/>
          </w:rPr>
          <w:delText>85</w:delText>
        </w:r>
      </w:del>
      <w:r w:rsidR="00C507C8" w:rsidRPr="00F5504E">
        <w:rPr>
          <w:rFonts w:cs="Calibri"/>
          <w:sz w:val="24"/>
          <w:szCs w:val="24"/>
        </w:rPr>
        <w:t xml:space="preserve"> percent of those who live in rural areas do not have access to broadband at current federal minimum standards. </w:t>
      </w:r>
      <w:r w:rsidRPr="00F5504E">
        <w:rPr>
          <w:rFonts w:cs="Calibri"/>
          <w:sz w:val="24"/>
          <w:szCs w:val="24"/>
        </w:rPr>
        <w:t>This underserved population includes much of the rural, and in some cases urban areas where NWPPA members provide electric</w:t>
      </w:r>
      <w:r w:rsidR="00640155" w:rsidRPr="00F5504E">
        <w:rPr>
          <w:rFonts w:cs="Calibri"/>
          <w:sz w:val="24"/>
          <w:szCs w:val="24"/>
        </w:rPr>
        <w:t xml:space="preserve"> service</w:t>
      </w:r>
      <w:r w:rsidRPr="00F5504E">
        <w:rPr>
          <w:rFonts w:cs="Calibri"/>
          <w:sz w:val="24"/>
          <w:szCs w:val="24"/>
        </w:rPr>
        <w:t>.</w:t>
      </w:r>
    </w:p>
    <w:p w14:paraId="5C40906D" w14:textId="77777777" w:rsidR="00C507C8" w:rsidRPr="00F5504E" w:rsidRDefault="00C507C8" w:rsidP="00C507C8">
      <w:pPr>
        <w:spacing w:line="276" w:lineRule="auto"/>
        <w:rPr>
          <w:rFonts w:cs="Calibri"/>
          <w:sz w:val="24"/>
          <w:szCs w:val="24"/>
        </w:rPr>
      </w:pPr>
    </w:p>
    <w:p w14:paraId="33F186C8" w14:textId="5998FD02" w:rsidR="00C507C8" w:rsidRPr="00F5504E" w:rsidRDefault="00C507C8" w:rsidP="00C507C8">
      <w:pPr>
        <w:spacing w:line="276" w:lineRule="auto"/>
        <w:rPr>
          <w:rFonts w:cs="Calibri"/>
          <w:sz w:val="24"/>
          <w:szCs w:val="24"/>
        </w:rPr>
      </w:pPr>
      <w:r w:rsidRPr="00F5504E">
        <w:rPr>
          <w:rFonts w:cs="Calibri"/>
          <w:sz w:val="24"/>
          <w:szCs w:val="24"/>
        </w:rPr>
        <w:t>The absence of high-speed broadband service limits economic development opportunities in rural areas of the United States for small businesses, or cottage industries. Learning and classwork is increasingly an online service, and unavailable for many rural students without</w:t>
      </w:r>
      <w:r w:rsidR="00D019BD" w:rsidRPr="00F5504E">
        <w:rPr>
          <w:rFonts w:cs="Calibri"/>
          <w:sz w:val="24"/>
          <w:szCs w:val="24"/>
        </w:rPr>
        <w:t xml:space="preserve"> access to sufficient</w:t>
      </w:r>
      <w:r w:rsidRPr="00F5504E">
        <w:rPr>
          <w:rFonts w:cs="Calibri"/>
          <w:sz w:val="24"/>
          <w:szCs w:val="24"/>
        </w:rPr>
        <w:t xml:space="preserve"> broadband. </w:t>
      </w:r>
      <w:r w:rsidR="00D019BD" w:rsidRPr="00F5504E">
        <w:rPr>
          <w:rFonts w:cs="Calibri"/>
          <w:sz w:val="24"/>
          <w:szCs w:val="24"/>
        </w:rPr>
        <w:t>In addition to the need for learning services, many r</w:t>
      </w:r>
      <w:r w:rsidRPr="00F5504E">
        <w:rPr>
          <w:rFonts w:cs="Calibri"/>
          <w:sz w:val="24"/>
          <w:szCs w:val="24"/>
        </w:rPr>
        <w:t xml:space="preserve">ural residents also do not have access to telemedicine services </w:t>
      </w:r>
      <w:r w:rsidR="00D019BD" w:rsidRPr="00F5504E">
        <w:rPr>
          <w:rFonts w:cs="Calibri"/>
          <w:sz w:val="24"/>
          <w:szCs w:val="24"/>
        </w:rPr>
        <w:t xml:space="preserve">leaving </w:t>
      </w:r>
      <w:r w:rsidRPr="00F5504E">
        <w:rPr>
          <w:rFonts w:cs="Calibri"/>
          <w:sz w:val="24"/>
          <w:szCs w:val="24"/>
        </w:rPr>
        <w:t xml:space="preserve">rural </w:t>
      </w:r>
      <w:r w:rsidR="00D019BD" w:rsidRPr="00F5504E">
        <w:rPr>
          <w:rFonts w:cs="Calibri"/>
          <w:sz w:val="24"/>
          <w:szCs w:val="24"/>
        </w:rPr>
        <w:t xml:space="preserve">residents </w:t>
      </w:r>
      <w:r w:rsidRPr="00F5504E">
        <w:rPr>
          <w:rFonts w:cs="Calibri"/>
          <w:sz w:val="24"/>
          <w:szCs w:val="24"/>
        </w:rPr>
        <w:t>without</w:t>
      </w:r>
      <w:r w:rsidR="00D019BD" w:rsidRPr="00F5504E">
        <w:rPr>
          <w:rFonts w:cs="Calibri"/>
          <w:sz w:val="24"/>
          <w:szCs w:val="24"/>
        </w:rPr>
        <w:t xml:space="preserve"> emerging</w:t>
      </w:r>
      <w:r w:rsidRPr="00F5504E">
        <w:rPr>
          <w:rFonts w:cs="Calibri"/>
          <w:sz w:val="24"/>
          <w:szCs w:val="24"/>
        </w:rPr>
        <w:t xml:space="preserve"> telemedicine access </w:t>
      </w:r>
      <w:r w:rsidR="00D019BD" w:rsidRPr="00F5504E">
        <w:rPr>
          <w:rFonts w:cs="Calibri"/>
          <w:sz w:val="24"/>
          <w:szCs w:val="24"/>
        </w:rPr>
        <w:t xml:space="preserve">that can provide lifesaving </w:t>
      </w:r>
      <w:r w:rsidRPr="00F5504E">
        <w:rPr>
          <w:rFonts w:cs="Calibri"/>
          <w:sz w:val="24"/>
          <w:szCs w:val="24"/>
        </w:rPr>
        <w:t>medical consult</w:t>
      </w:r>
      <w:r w:rsidR="00D019BD" w:rsidRPr="00F5504E">
        <w:rPr>
          <w:rFonts w:cs="Calibri"/>
          <w:sz w:val="24"/>
          <w:szCs w:val="24"/>
        </w:rPr>
        <w:t>ations</w:t>
      </w:r>
      <w:r w:rsidRPr="00F5504E">
        <w:rPr>
          <w:rFonts w:cs="Calibri"/>
          <w:sz w:val="24"/>
          <w:szCs w:val="24"/>
        </w:rPr>
        <w:t xml:space="preserve"> and diagnoses.  The internet</w:t>
      </w:r>
      <w:r w:rsidR="00D019BD" w:rsidRPr="00F5504E">
        <w:rPr>
          <w:rFonts w:cs="Calibri"/>
          <w:sz w:val="24"/>
          <w:szCs w:val="24"/>
        </w:rPr>
        <w:t>, especially at</w:t>
      </w:r>
      <w:r w:rsidRPr="00F5504E">
        <w:rPr>
          <w:rFonts w:cs="Calibri"/>
          <w:sz w:val="24"/>
          <w:szCs w:val="24"/>
        </w:rPr>
        <w:t xml:space="preserve"> true broadband speeds can increase a sense of community</w:t>
      </w:r>
      <w:r w:rsidR="00D019BD" w:rsidRPr="00F5504E">
        <w:rPr>
          <w:rFonts w:cs="Calibri"/>
          <w:sz w:val="24"/>
          <w:szCs w:val="24"/>
        </w:rPr>
        <w:t xml:space="preserve"> connectivity</w:t>
      </w:r>
      <w:r w:rsidRPr="00F5504E">
        <w:rPr>
          <w:rFonts w:cs="Calibri"/>
          <w:sz w:val="24"/>
          <w:szCs w:val="24"/>
        </w:rPr>
        <w:t xml:space="preserve"> and security for house-bound </w:t>
      </w:r>
      <w:r w:rsidR="00D019BD" w:rsidRPr="00F5504E">
        <w:rPr>
          <w:rFonts w:cs="Calibri"/>
          <w:sz w:val="24"/>
          <w:szCs w:val="24"/>
        </w:rPr>
        <w:t>individuals</w:t>
      </w:r>
      <w:r w:rsidRPr="00F5504E">
        <w:rPr>
          <w:rFonts w:cs="Calibri"/>
          <w:sz w:val="24"/>
          <w:szCs w:val="24"/>
        </w:rPr>
        <w:t xml:space="preserve">.  </w:t>
      </w:r>
    </w:p>
    <w:p w14:paraId="53CC70AF" w14:textId="77777777" w:rsidR="00C507C8" w:rsidRPr="00F5504E" w:rsidRDefault="00C507C8" w:rsidP="00C507C8">
      <w:pPr>
        <w:spacing w:line="276" w:lineRule="auto"/>
        <w:rPr>
          <w:rFonts w:cs="Calibri"/>
          <w:sz w:val="24"/>
          <w:szCs w:val="24"/>
        </w:rPr>
      </w:pPr>
    </w:p>
    <w:p w14:paraId="11FAECA9" w14:textId="51394444" w:rsidR="00C507C8" w:rsidRPr="00F5504E" w:rsidRDefault="00C507C8" w:rsidP="00C507C8">
      <w:pPr>
        <w:spacing w:line="276" w:lineRule="auto"/>
        <w:rPr>
          <w:rFonts w:cs="Calibri"/>
          <w:sz w:val="24"/>
          <w:szCs w:val="24"/>
        </w:rPr>
      </w:pPr>
      <w:r w:rsidRPr="00F5504E">
        <w:rPr>
          <w:rFonts w:cs="Calibri"/>
          <w:sz w:val="24"/>
          <w:szCs w:val="24"/>
        </w:rPr>
        <w:t>Many public and consumer-owned utilities own or have access to high</w:t>
      </w:r>
      <w:r w:rsidR="00460A44">
        <w:rPr>
          <w:rFonts w:cs="Calibri"/>
          <w:sz w:val="24"/>
          <w:szCs w:val="24"/>
        </w:rPr>
        <w:t>-</w:t>
      </w:r>
      <w:r w:rsidRPr="00F5504E">
        <w:rPr>
          <w:rFonts w:cs="Calibri"/>
          <w:sz w:val="24"/>
          <w:szCs w:val="24"/>
        </w:rPr>
        <w:t>capacity telecommunications networks t</w:t>
      </w:r>
      <w:r w:rsidR="00D019BD" w:rsidRPr="00F5504E">
        <w:rPr>
          <w:rFonts w:cs="Calibri"/>
          <w:sz w:val="24"/>
          <w:szCs w:val="24"/>
        </w:rPr>
        <w:t>hat</w:t>
      </w:r>
      <w:r w:rsidRPr="00F5504E">
        <w:rPr>
          <w:rFonts w:cs="Calibri"/>
          <w:sz w:val="24"/>
          <w:szCs w:val="24"/>
        </w:rPr>
        <w:t xml:space="preserve"> support their operations, monitoring and maintenance of their electric distribution systems.  States have authorized various levels of authority regarding public broadband networks. Wholesale broadband authority, consumer-owned broadband networks, municipal broadband networks, and public-private partnerships help unserved or underserved rural areas gain access to internet speeds at, or greater than</w:t>
      </w:r>
      <w:ins w:id="6" w:author="Scott Corwin" w:date="2023-01-18T19:25:00Z">
        <w:r w:rsidR="005C48CF">
          <w:rPr>
            <w:rFonts w:cs="Calibri"/>
            <w:sz w:val="24"/>
            <w:szCs w:val="24"/>
          </w:rPr>
          <w:t>,</w:t>
        </w:r>
      </w:ins>
      <w:r w:rsidRPr="00F5504E">
        <w:rPr>
          <w:rFonts w:cs="Calibri"/>
          <w:sz w:val="24"/>
          <w:szCs w:val="24"/>
        </w:rPr>
        <w:t xml:space="preserve"> current federal minimum standards.</w:t>
      </w:r>
    </w:p>
    <w:p w14:paraId="6255DB4C" w14:textId="77777777" w:rsidR="00C507C8" w:rsidRPr="00F5504E" w:rsidRDefault="00C507C8" w:rsidP="00C507C8">
      <w:pPr>
        <w:spacing w:line="276" w:lineRule="auto"/>
        <w:rPr>
          <w:rFonts w:cs="Calibri"/>
          <w:sz w:val="24"/>
          <w:szCs w:val="24"/>
        </w:rPr>
      </w:pPr>
    </w:p>
    <w:p w14:paraId="12CACC87" w14:textId="70A46A26" w:rsidR="00C507C8" w:rsidRPr="00F5504E" w:rsidRDefault="00236FA6" w:rsidP="00C507C8">
      <w:pPr>
        <w:spacing w:line="276" w:lineRule="auto"/>
        <w:rPr>
          <w:rFonts w:cs="Calibri"/>
          <w:sz w:val="24"/>
          <w:szCs w:val="24"/>
        </w:rPr>
      </w:pPr>
      <w:ins w:id="7" w:author="Joy Grewatz" w:date="2023-01-12T21:59:00Z">
        <w:r>
          <w:rPr>
            <w:rFonts w:cs="Calibri"/>
            <w:sz w:val="24"/>
            <w:szCs w:val="24"/>
          </w:rPr>
          <w:t xml:space="preserve">Implementation of </w:t>
        </w:r>
      </w:ins>
      <w:ins w:id="8" w:author="Joy Grewatz" w:date="2023-01-12T22:04:00Z">
        <w:r>
          <w:rPr>
            <w:rFonts w:cs="Calibri"/>
            <w:sz w:val="24"/>
            <w:szCs w:val="24"/>
          </w:rPr>
          <w:t xml:space="preserve">the broadband </w:t>
        </w:r>
      </w:ins>
      <w:ins w:id="9" w:author="Joy Grewatz" w:date="2023-01-12T22:05:00Z">
        <w:r w:rsidR="00666456">
          <w:rPr>
            <w:rFonts w:cs="Calibri"/>
            <w:sz w:val="24"/>
            <w:szCs w:val="24"/>
          </w:rPr>
          <w:t>investment provisions</w:t>
        </w:r>
      </w:ins>
      <w:del w:id="10" w:author="Joy Grewatz" w:date="2023-01-12T21:59:00Z">
        <w:r w:rsidR="008064B4" w:rsidDel="00236FA6">
          <w:rPr>
            <w:rFonts w:cs="Calibri"/>
            <w:sz w:val="24"/>
            <w:szCs w:val="24"/>
          </w:rPr>
          <w:delText>F</w:delText>
        </w:r>
      </w:del>
      <w:del w:id="11" w:author="Joy Grewatz" w:date="2023-01-12T22:04:00Z">
        <w:r w:rsidR="00C507C8" w:rsidRPr="00F5504E" w:rsidDel="00236FA6">
          <w:rPr>
            <w:rFonts w:cs="Calibri"/>
            <w:sz w:val="24"/>
            <w:szCs w:val="24"/>
          </w:rPr>
          <w:delText>ederal assistance for</w:delText>
        </w:r>
      </w:del>
      <w:r w:rsidR="00C507C8" w:rsidRPr="00F5504E">
        <w:rPr>
          <w:rFonts w:cs="Calibri"/>
          <w:sz w:val="24"/>
          <w:szCs w:val="24"/>
        </w:rPr>
        <w:t xml:space="preserve"> </w:t>
      </w:r>
      <w:del w:id="12" w:author="Joy Grewatz" w:date="2023-01-13T14:50:00Z">
        <w:r w:rsidR="00C507C8" w:rsidRPr="00F5504E" w:rsidDel="000B50A0">
          <w:rPr>
            <w:rFonts w:cs="Calibri"/>
            <w:sz w:val="24"/>
            <w:szCs w:val="24"/>
          </w:rPr>
          <w:delText>broadband expansion</w:delText>
        </w:r>
      </w:del>
      <w:ins w:id="13" w:author="Joy Grewatz" w:date="2023-01-12T21:57:00Z">
        <w:r>
          <w:rPr>
            <w:rFonts w:cs="Calibri"/>
            <w:sz w:val="24"/>
            <w:szCs w:val="24"/>
          </w:rPr>
          <w:t xml:space="preserve"> </w:t>
        </w:r>
      </w:ins>
      <w:ins w:id="14" w:author="Joy Grewatz" w:date="2023-01-12T21:58:00Z">
        <w:r>
          <w:rPr>
            <w:rFonts w:cs="Calibri"/>
            <w:sz w:val="24"/>
            <w:szCs w:val="24"/>
          </w:rPr>
          <w:t xml:space="preserve">in the Infrastructure Investment and </w:t>
        </w:r>
      </w:ins>
      <w:ins w:id="15" w:author="Joy Grewatz" w:date="2023-01-12T21:59:00Z">
        <w:r>
          <w:rPr>
            <w:rFonts w:cs="Calibri"/>
            <w:sz w:val="24"/>
            <w:szCs w:val="24"/>
          </w:rPr>
          <w:t>Jobs Act (IIJA) will help</w:t>
        </w:r>
      </w:ins>
      <w:del w:id="16" w:author="Joy Grewatz" w:date="2023-01-12T21:59:00Z">
        <w:r w:rsidR="002963A0" w:rsidDel="00236FA6">
          <w:rPr>
            <w:rFonts w:cs="Calibri"/>
            <w:sz w:val="24"/>
            <w:szCs w:val="24"/>
          </w:rPr>
          <w:delText xml:space="preserve"> </w:delText>
        </w:r>
        <w:r w:rsidR="00C507C8" w:rsidRPr="00F5504E" w:rsidDel="00236FA6">
          <w:rPr>
            <w:rFonts w:cs="Calibri"/>
            <w:sz w:val="24"/>
            <w:szCs w:val="24"/>
          </w:rPr>
          <w:delText xml:space="preserve">is desperately needed in rural areas to </w:delText>
        </w:r>
      </w:del>
      <w:ins w:id="17" w:author="Scott Corwin" w:date="2023-01-18T19:25:00Z">
        <w:r w:rsidR="005C48CF">
          <w:rPr>
            <w:rFonts w:cs="Calibri"/>
            <w:sz w:val="24"/>
            <w:szCs w:val="24"/>
          </w:rPr>
          <w:t xml:space="preserve"> </w:t>
        </w:r>
      </w:ins>
      <w:r w:rsidR="00C507C8" w:rsidRPr="00F5504E">
        <w:rPr>
          <w:rFonts w:cs="Calibri"/>
          <w:sz w:val="24"/>
          <w:szCs w:val="24"/>
        </w:rPr>
        <w:t xml:space="preserve">accelerate the deployment of broadband services. </w:t>
      </w:r>
      <w:r w:rsidR="00907578">
        <w:rPr>
          <w:rFonts w:cs="Calibri"/>
          <w:sz w:val="24"/>
          <w:szCs w:val="24"/>
        </w:rPr>
        <w:t>Further e</w:t>
      </w:r>
      <w:r w:rsidR="00C507C8" w:rsidRPr="00F5504E">
        <w:rPr>
          <w:rFonts w:cs="Calibri"/>
          <w:sz w:val="24"/>
          <w:szCs w:val="24"/>
        </w:rPr>
        <w:t>xpansion of rural broadband services may be accelerated through a broader definition of qualifying entities for state and federal assistance, and through</w:t>
      </w:r>
      <w:r w:rsidR="00D019BD" w:rsidRPr="00F5504E">
        <w:rPr>
          <w:rFonts w:cs="Calibri"/>
          <w:sz w:val="24"/>
          <w:szCs w:val="24"/>
        </w:rPr>
        <w:t xml:space="preserve"> federal</w:t>
      </w:r>
      <w:r w:rsidR="00C507C8" w:rsidRPr="00F5504E">
        <w:rPr>
          <w:rFonts w:cs="Calibri"/>
          <w:sz w:val="24"/>
          <w:szCs w:val="24"/>
        </w:rPr>
        <w:t xml:space="preserve"> legislative and administrative rules that provide </w:t>
      </w:r>
      <w:ins w:id="18" w:author="Joy Grewatz" w:date="2023-01-12T22:03:00Z">
        <w:r>
          <w:rPr>
            <w:rFonts w:cs="Calibri"/>
            <w:sz w:val="24"/>
            <w:szCs w:val="24"/>
          </w:rPr>
          <w:t>broadband subsidies</w:t>
        </w:r>
      </w:ins>
      <w:ins w:id="19" w:author="Joy Grewatz" w:date="2023-01-12T22:06:00Z">
        <w:r w:rsidR="00666456">
          <w:rPr>
            <w:rFonts w:cs="Calibri"/>
            <w:sz w:val="24"/>
            <w:szCs w:val="24"/>
          </w:rPr>
          <w:t xml:space="preserve"> </w:t>
        </w:r>
      </w:ins>
      <w:del w:id="20" w:author="Joy Grewatz" w:date="2023-01-12T22:03:00Z">
        <w:r w:rsidR="00C507C8" w:rsidRPr="00F5504E" w:rsidDel="00236FA6">
          <w:rPr>
            <w:rFonts w:cs="Calibri"/>
            <w:sz w:val="24"/>
            <w:szCs w:val="24"/>
          </w:rPr>
          <w:delText>tax credits</w:delText>
        </w:r>
      </w:del>
      <w:del w:id="21" w:author="Scott Corwin" w:date="2023-01-18T19:26:00Z">
        <w:r w:rsidR="00C507C8" w:rsidRPr="00F5504E" w:rsidDel="005C48CF">
          <w:rPr>
            <w:rFonts w:cs="Calibri"/>
            <w:sz w:val="24"/>
            <w:szCs w:val="24"/>
          </w:rPr>
          <w:delText xml:space="preserve"> </w:delText>
        </w:r>
      </w:del>
      <w:r w:rsidR="00C507C8" w:rsidRPr="00F5504E">
        <w:rPr>
          <w:rFonts w:cs="Calibri"/>
          <w:sz w:val="24"/>
          <w:szCs w:val="24"/>
        </w:rPr>
        <w:t>for rural customers, increase public-private partnerships</w:t>
      </w:r>
      <w:r w:rsidR="00D019BD" w:rsidRPr="00F5504E">
        <w:rPr>
          <w:rFonts w:cs="Calibri"/>
          <w:sz w:val="24"/>
          <w:szCs w:val="24"/>
        </w:rPr>
        <w:t>,</w:t>
      </w:r>
      <w:r w:rsidR="00C507C8" w:rsidRPr="00F5504E">
        <w:rPr>
          <w:rFonts w:cs="Calibri"/>
          <w:sz w:val="24"/>
          <w:szCs w:val="24"/>
        </w:rPr>
        <w:t xml:space="preserve"> provide technical support and guidance</w:t>
      </w:r>
      <w:r w:rsidR="00D019BD" w:rsidRPr="00F5504E">
        <w:rPr>
          <w:rFonts w:cs="Calibri"/>
          <w:sz w:val="24"/>
          <w:szCs w:val="24"/>
        </w:rPr>
        <w:t xml:space="preserve"> or grants</w:t>
      </w:r>
      <w:r w:rsidR="00C507C8" w:rsidRPr="00F5504E">
        <w:rPr>
          <w:rFonts w:cs="Calibri"/>
          <w:sz w:val="24"/>
          <w:szCs w:val="24"/>
        </w:rPr>
        <w:t>.</w:t>
      </w:r>
    </w:p>
    <w:p w14:paraId="09150953" w14:textId="77777777" w:rsidR="00C507C8" w:rsidRPr="00F5504E" w:rsidRDefault="00C507C8" w:rsidP="00C507C8">
      <w:pPr>
        <w:spacing w:line="276" w:lineRule="auto"/>
        <w:rPr>
          <w:rFonts w:cs="Calibri"/>
          <w:sz w:val="24"/>
          <w:szCs w:val="24"/>
        </w:rPr>
      </w:pPr>
    </w:p>
    <w:p w14:paraId="0DF2620D" w14:textId="2DE4157E" w:rsidR="00C507C8" w:rsidRDefault="00D019BD" w:rsidP="00C507C8">
      <w:pPr>
        <w:spacing w:line="276" w:lineRule="auto"/>
        <w:rPr>
          <w:rFonts w:cs="Calibri"/>
          <w:sz w:val="24"/>
          <w:szCs w:val="24"/>
        </w:rPr>
      </w:pPr>
      <w:r w:rsidRPr="00F5504E">
        <w:rPr>
          <w:rFonts w:cs="Calibri"/>
          <w:sz w:val="24"/>
          <w:szCs w:val="24"/>
        </w:rPr>
        <w:lastRenderedPageBreak/>
        <w:t>Current l</w:t>
      </w:r>
      <w:r w:rsidR="00C507C8" w:rsidRPr="00F5504E">
        <w:rPr>
          <w:rFonts w:cs="Calibri"/>
          <w:sz w:val="24"/>
          <w:szCs w:val="24"/>
        </w:rPr>
        <w:t xml:space="preserve">imitations on broadband authority, financial and technical support </w:t>
      </w:r>
      <w:r w:rsidRPr="00F5504E">
        <w:rPr>
          <w:rFonts w:cs="Calibri"/>
          <w:sz w:val="24"/>
          <w:szCs w:val="24"/>
        </w:rPr>
        <w:t>are barriers for</w:t>
      </w:r>
      <w:r w:rsidR="00C507C8" w:rsidRPr="00F5504E">
        <w:rPr>
          <w:rFonts w:cs="Calibri"/>
          <w:sz w:val="24"/>
          <w:szCs w:val="24"/>
        </w:rPr>
        <w:t xml:space="preserve"> communities</w:t>
      </w:r>
      <w:r w:rsidRPr="00F5504E">
        <w:rPr>
          <w:rFonts w:cs="Calibri"/>
          <w:sz w:val="24"/>
          <w:szCs w:val="24"/>
        </w:rPr>
        <w:t xml:space="preserve"> who could otherwise enjoy the </w:t>
      </w:r>
      <w:r w:rsidR="00C507C8" w:rsidRPr="00F5504E">
        <w:rPr>
          <w:rFonts w:cs="Calibri"/>
          <w:sz w:val="24"/>
          <w:szCs w:val="24"/>
        </w:rPr>
        <w:t>economic and social benefits of</w:t>
      </w:r>
      <w:r w:rsidRPr="00F5504E">
        <w:rPr>
          <w:rFonts w:cs="Calibri"/>
          <w:sz w:val="24"/>
          <w:szCs w:val="24"/>
        </w:rPr>
        <w:t xml:space="preserve"> adequate access to</w:t>
      </w:r>
      <w:r w:rsidR="00C507C8" w:rsidRPr="00F5504E">
        <w:rPr>
          <w:rFonts w:cs="Calibri"/>
          <w:sz w:val="24"/>
          <w:szCs w:val="24"/>
        </w:rPr>
        <w:t xml:space="preserve"> broadband services.</w:t>
      </w:r>
    </w:p>
    <w:p w14:paraId="22195100" w14:textId="77777777" w:rsidR="00F5504E" w:rsidRPr="00F5504E" w:rsidRDefault="00F5504E" w:rsidP="00C507C8">
      <w:pPr>
        <w:spacing w:line="276" w:lineRule="auto"/>
        <w:rPr>
          <w:rFonts w:cs="Calibri"/>
          <w:sz w:val="24"/>
          <w:szCs w:val="24"/>
        </w:rPr>
      </w:pPr>
    </w:p>
    <w:p w14:paraId="26A854F5" w14:textId="77777777" w:rsidR="00C507C8" w:rsidRPr="00B616DD" w:rsidRDefault="00C507C8" w:rsidP="00C507C8">
      <w:pPr>
        <w:spacing w:line="276" w:lineRule="auto"/>
        <w:rPr>
          <w:rFonts w:cs="Calibri"/>
          <w:b/>
          <w:sz w:val="24"/>
          <w:szCs w:val="24"/>
        </w:rPr>
      </w:pPr>
      <w:r w:rsidRPr="00B616DD">
        <w:rPr>
          <w:rFonts w:cs="Calibri"/>
          <w:b/>
          <w:sz w:val="24"/>
          <w:szCs w:val="24"/>
        </w:rPr>
        <w:t>NWPPA Position</w:t>
      </w:r>
    </w:p>
    <w:p w14:paraId="22CFF261" w14:textId="77777777" w:rsidR="00C507C8" w:rsidRPr="001A39D5" w:rsidRDefault="00C507C8" w:rsidP="00C507C8">
      <w:pPr>
        <w:spacing w:line="276" w:lineRule="auto"/>
        <w:rPr>
          <w:rFonts w:cs="Calibri"/>
          <w:sz w:val="24"/>
          <w:szCs w:val="24"/>
        </w:rPr>
      </w:pPr>
    </w:p>
    <w:p w14:paraId="693A1CC3" w14:textId="43EF779C" w:rsidR="00C507C8" w:rsidRPr="001A39D5" w:rsidRDefault="00C507C8"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 xml:space="preserve">NWPPA </w:t>
      </w:r>
      <w:r w:rsidR="00135CB4" w:rsidRPr="001A39D5">
        <w:rPr>
          <w:rFonts w:ascii="Calibri" w:hAnsi="Calibri" w:cs="Calibri"/>
          <w:color w:val="auto"/>
          <w:sz w:val="24"/>
          <w:szCs w:val="24"/>
        </w:rPr>
        <w:t>supports efforts</w:t>
      </w:r>
      <w:r w:rsidRPr="001A39D5">
        <w:rPr>
          <w:rFonts w:ascii="Calibri" w:hAnsi="Calibri" w:cs="Calibri"/>
          <w:color w:val="auto"/>
          <w:sz w:val="24"/>
          <w:szCs w:val="24"/>
        </w:rPr>
        <w:t xml:space="preserve"> to obtain local, state, regional and national support for policies and legislation which support public broadband deployment, funding opportunities, awareness, customer adoption, and digital literacy.</w:t>
      </w:r>
    </w:p>
    <w:p w14:paraId="22953D4E" w14:textId="54CC67CC" w:rsidR="00C507C8" w:rsidRPr="001A39D5" w:rsidRDefault="00C507C8"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 xml:space="preserve">NWPPA supports the efforts by local, state, and federal entities to remove </w:t>
      </w:r>
      <w:r w:rsidR="00102AD1" w:rsidRPr="001A39D5">
        <w:rPr>
          <w:rFonts w:ascii="Calibri" w:hAnsi="Calibri" w:cs="Calibri"/>
          <w:color w:val="auto"/>
          <w:sz w:val="24"/>
          <w:szCs w:val="24"/>
        </w:rPr>
        <w:t>barriers that</w:t>
      </w:r>
      <w:r w:rsidRPr="001A39D5">
        <w:rPr>
          <w:rFonts w:ascii="Calibri" w:hAnsi="Calibri" w:cs="Calibri"/>
          <w:color w:val="auto"/>
          <w:sz w:val="24"/>
          <w:szCs w:val="24"/>
        </w:rPr>
        <w:t xml:space="preserve"> prevent public utilities from providing broadband services to their consumers. </w:t>
      </w:r>
    </w:p>
    <w:p w14:paraId="3E8C9737" w14:textId="40B6EBEE" w:rsidR="00D019BD" w:rsidRPr="001A39D5" w:rsidRDefault="00C507C8"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NWPPA supports rural broadband deployment initiatives at the local, state, regional, and federal level in legislative proceedings</w:t>
      </w:r>
      <w:r w:rsidR="00102AD1" w:rsidRPr="001A39D5">
        <w:rPr>
          <w:rFonts w:ascii="Calibri" w:hAnsi="Calibri" w:cs="Calibri"/>
          <w:color w:val="auto"/>
          <w:sz w:val="24"/>
          <w:szCs w:val="24"/>
        </w:rPr>
        <w:t xml:space="preserve"> that are coordinated such that they do not compromise the safety and integrity of the electric utility infrastructure.</w:t>
      </w:r>
    </w:p>
    <w:p w14:paraId="51F98056" w14:textId="1E6397A2" w:rsidR="00B22F91" w:rsidRPr="001A39D5" w:rsidRDefault="00D019BD" w:rsidP="001A39D5">
      <w:pPr>
        <w:pStyle w:val="PlainText"/>
        <w:numPr>
          <w:ilvl w:val="0"/>
          <w:numId w:val="32"/>
        </w:numPr>
        <w:spacing w:line="276" w:lineRule="auto"/>
        <w:rPr>
          <w:rFonts w:ascii="Calibri" w:hAnsi="Calibri" w:cs="Calibri"/>
          <w:color w:val="auto"/>
          <w:sz w:val="24"/>
          <w:szCs w:val="24"/>
        </w:rPr>
      </w:pPr>
      <w:r w:rsidRPr="001A39D5">
        <w:rPr>
          <w:rFonts w:ascii="Calibri" w:hAnsi="Calibri" w:cs="Calibri"/>
          <w:color w:val="auto"/>
          <w:sz w:val="24"/>
          <w:szCs w:val="24"/>
        </w:rPr>
        <w:t>NWPPA</w:t>
      </w:r>
      <w:r w:rsidR="00102AD1" w:rsidRPr="001A39D5">
        <w:rPr>
          <w:rFonts w:ascii="Calibri" w:hAnsi="Calibri" w:cs="Calibri"/>
          <w:color w:val="auto"/>
          <w:sz w:val="24"/>
          <w:szCs w:val="24"/>
        </w:rPr>
        <w:t xml:space="preserve"> supports broadband deployment, particularly in rural underserved areas </w:t>
      </w:r>
      <w:proofErr w:type="gramStart"/>
      <w:r w:rsidR="00102AD1" w:rsidRPr="001A39D5">
        <w:rPr>
          <w:rFonts w:ascii="Calibri" w:hAnsi="Calibri" w:cs="Calibri"/>
          <w:color w:val="auto"/>
          <w:sz w:val="24"/>
          <w:szCs w:val="24"/>
        </w:rPr>
        <w:t>provided that</w:t>
      </w:r>
      <w:proofErr w:type="gramEnd"/>
      <w:r w:rsidR="00102AD1" w:rsidRPr="001A39D5">
        <w:rPr>
          <w:rFonts w:ascii="Calibri" w:hAnsi="Calibri" w:cs="Calibri"/>
          <w:color w:val="auto"/>
          <w:sz w:val="24"/>
          <w:szCs w:val="24"/>
        </w:rPr>
        <w:t xml:space="preserve"> it does not create unintended cost shifts from the broadband deployment onto the electric utility.</w:t>
      </w:r>
    </w:p>
    <w:p w14:paraId="5B103349" w14:textId="63CEE331" w:rsidR="00E56D56" w:rsidRPr="00B616DD" w:rsidRDefault="00354A34" w:rsidP="00C144C0">
      <w:pPr>
        <w:spacing w:before="120" w:line="276" w:lineRule="auto"/>
        <w:rPr>
          <w:rFonts w:cs="Calibri"/>
          <w:sz w:val="24"/>
          <w:szCs w:val="24"/>
        </w:rPr>
      </w:pPr>
      <w:r w:rsidRPr="00B616DD">
        <w:rPr>
          <w:rFonts w:cs="Calibri"/>
          <w:sz w:val="24"/>
          <w:szCs w:val="24"/>
        </w:rPr>
        <w:t>Origination Date: 201</w:t>
      </w:r>
      <w:r w:rsidR="00C507C8" w:rsidRPr="00B616DD">
        <w:rPr>
          <w:rFonts w:cs="Calibri"/>
          <w:sz w:val="24"/>
          <w:szCs w:val="24"/>
        </w:rPr>
        <w:t>9.</w:t>
      </w:r>
      <w:r w:rsidR="00B30E86">
        <w:rPr>
          <w:rFonts w:cs="Calibri"/>
          <w:sz w:val="24"/>
          <w:szCs w:val="24"/>
        </w:rPr>
        <w:t xml:space="preserve"> Revised in 2022</w:t>
      </w:r>
      <w:ins w:id="22" w:author="Joy Grewatz" w:date="2023-01-12T21:55:00Z">
        <w:r w:rsidR="00236FA6">
          <w:rPr>
            <w:rFonts w:cs="Calibri"/>
            <w:sz w:val="24"/>
            <w:szCs w:val="24"/>
          </w:rPr>
          <w:t xml:space="preserve"> and 2023</w:t>
        </w:r>
      </w:ins>
      <w:ins w:id="23" w:author="Scott Corwin" w:date="2023-01-18T19:27:00Z">
        <w:r w:rsidR="005C48CF">
          <w:rPr>
            <w:rFonts w:cs="Calibri"/>
            <w:sz w:val="24"/>
            <w:szCs w:val="24"/>
          </w:rPr>
          <w:t>.</w:t>
        </w:r>
      </w:ins>
    </w:p>
    <w:sectPr w:rsidR="00E56D56" w:rsidRPr="00B616DD" w:rsidSect="00D671F3">
      <w:headerReference w:type="even" r:id="rId8"/>
      <w:footerReference w:type="default" r:id="rId9"/>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C17FB" w14:textId="77777777" w:rsidR="00E84E4A" w:rsidRDefault="00E84E4A" w:rsidP="005668B0">
      <w:r>
        <w:separator/>
      </w:r>
    </w:p>
  </w:endnote>
  <w:endnote w:type="continuationSeparator" w:id="0">
    <w:p w14:paraId="7BC16039" w14:textId="77777777" w:rsidR="00E84E4A" w:rsidRDefault="00E84E4A"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4292751"/>
      <w:docPartObj>
        <w:docPartGallery w:val="Page Numbers (Bottom of Page)"/>
        <w:docPartUnique/>
      </w:docPartObj>
    </w:sdtPr>
    <w:sdtEndPr>
      <w:rPr>
        <w:noProof/>
      </w:rPr>
    </w:sdtEndPr>
    <w:sdtContent>
      <w:p w14:paraId="240EAA52" w14:textId="2602B43C" w:rsidR="002F1AEE" w:rsidRDefault="002F1AE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735D52" w14:textId="77777777" w:rsidR="00D671F3" w:rsidRDefault="00D67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32363" w14:textId="77777777" w:rsidR="00E84E4A" w:rsidRDefault="00E84E4A" w:rsidP="005668B0">
      <w:r>
        <w:separator/>
      </w:r>
    </w:p>
  </w:footnote>
  <w:footnote w:type="continuationSeparator" w:id="0">
    <w:p w14:paraId="5DEDF66E" w14:textId="77777777" w:rsidR="00E84E4A" w:rsidRDefault="00E84E4A"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CBCE" w14:textId="1C3BE932" w:rsidR="00D86D06" w:rsidRDefault="00D86D06" w:rsidP="005668B0">
    <w:pPr>
      <w:pStyle w:val="Header"/>
      <w:jc w:val="center"/>
    </w:pPr>
    <w:r>
      <w:t xml:space="preserve">Page 2- </w:t>
    </w:r>
    <w:r w:rsidR="00AD45CF">
      <w:t>SMR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5CCD9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80DA1"/>
    <w:multiLevelType w:val="multilevel"/>
    <w:tmpl w:val="FB5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D4B24"/>
    <w:multiLevelType w:val="hybridMultilevel"/>
    <w:tmpl w:val="AF72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76281"/>
    <w:multiLevelType w:val="hybridMultilevel"/>
    <w:tmpl w:val="8984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515BB4"/>
    <w:multiLevelType w:val="hybridMultilevel"/>
    <w:tmpl w:val="806E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D0062"/>
    <w:multiLevelType w:val="hybridMultilevel"/>
    <w:tmpl w:val="E338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E91BEC"/>
    <w:multiLevelType w:val="hybridMultilevel"/>
    <w:tmpl w:val="C9A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5" w15:restartNumberingAfterBreak="0">
    <w:nsid w:val="39AF3E79"/>
    <w:multiLevelType w:val="hybridMultilevel"/>
    <w:tmpl w:val="CD0C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4297E"/>
    <w:multiLevelType w:val="multilevel"/>
    <w:tmpl w:val="233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24"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69897B7F"/>
    <w:multiLevelType w:val="hybridMultilevel"/>
    <w:tmpl w:val="2AF8D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3D6E6B"/>
    <w:multiLevelType w:val="hybridMultilevel"/>
    <w:tmpl w:val="0B369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4486149">
    <w:abstractNumId w:val="19"/>
  </w:num>
  <w:num w:numId="2" w16cid:durableId="571431731">
    <w:abstractNumId w:val="1"/>
  </w:num>
  <w:num w:numId="3" w16cid:durableId="1031220480">
    <w:abstractNumId w:val="17"/>
  </w:num>
  <w:num w:numId="4" w16cid:durableId="1625770194">
    <w:abstractNumId w:val="20"/>
  </w:num>
  <w:num w:numId="5" w16cid:durableId="152571091">
    <w:abstractNumId w:val="4"/>
  </w:num>
  <w:num w:numId="6" w16cid:durableId="1590696479">
    <w:abstractNumId w:val="13"/>
  </w:num>
  <w:num w:numId="7" w16cid:durableId="1354500869">
    <w:abstractNumId w:val="2"/>
  </w:num>
  <w:num w:numId="8" w16cid:durableId="926689296">
    <w:abstractNumId w:val="28"/>
  </w:num>
  <w:num w:numId="9" w16cid:durableId="2097437226">
    <w:abstractNumId w:val="8"/>
  </w:num>
  <w:num w:numId="10" w16cid:durableId="24696530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4772979">
    <w:abstractNumId w:val="9"/>
  </w:num>
  <w:num w:numId="12" w16cid:durableId="904488210">
    <w:abstractNumId w:val="24"/>
  </w:num>
  <w:num w:numId="13" w16cid:durableId="1049066284">
    <w:abstractNumId w:val="7"/>
  </w:num>
  <w:num w:numId="14" w16cid:durableId="790513664">
    <w:abstractNumId w:val="18"/>
  </w:num>
  <w:num w:numId="15" w16cid:durableId="1534536324">
    <w:abstractNumId w:val="23"/>
  </w:num>
  <w:num w:numId="16" w16cid:durableId="1088425329">
    <w:abstractNumId w:val="30"/>
  </w:num>
  <w:num w:numId="17" w16cid:durableId="505637690">
    <w:abstractNumId w:val="22"/>
  </w:num>
  <w:num w:numId="18" w16cid:durableId="1907061998">
    <w:abstractNumId w:val="14"/>
  </w:num>
  <w:num w:numId="19" w16cid:durableId="423574428">
    <w:abstractNumId w:val="29"/>
  </w:num>
  <w:num w:numId="20" w16cid:durableId="2061704823">
    <w:abstractNumId w:val="21"/>
  </w:num>
  <w:num w:numId="21" w16cid:durableId="2087069212">
    <w:abstractNumId w:val="3"/>
  </w:num>
  <w:num w:numId="22" w16cid:durableId="1014765406">
    <w:abstractNumId w:val="16"/>
  </w:num>
  <w:num w:numId="23" w16cid:durableId="2134590747">
    <w:abstractNumId w:val="0"/>
  </w:num>
  <w:num w:numId="24" w16cid:durableId="2146654395">
    <w:abstractNumId w:val="15"/>
  </w:num>
  <w:num w:numId="25" w16cid:durableId="208152685">
    <w:abstractNumId w:val="16"/>
  </w:num>
  <w:num w:numId="26" w16cid:durableId="1399596690">
    <w:abstractNumId w:val="10"/>
  </w:num>
  <w:num w:numId="27" w16cid:durableId="475152118">
    <w:abstractNumId w:val="11"/>
  </w:num>
  <w:num w:numId="28" w16cid:durableId="1526091144">
    <w:abstractNumId w:val="27"/>
  </w:num>
  <w:num w:numId="29" w16cid:durableId="115879952">
    <w:abstractNumId w:val="5"/>
  </w:num>
  <w:num w:numId="30" w16cid:durableId="1149639633">
    <w:abstractNumId w:val="26"/>
  </w:num>
  <w:num w:numId="31" w16cid:durableId="1780685572">
    <w:abstractNumId w:val="12"/>
  </w:num>
  <w:num w:numId="32" w16cid:durableId="159115447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y Grewatz">
    <w15:presenceInfo w15:providerId="AD" w15:userId="S::joy@meguirewhitney.com::f66dcfa9-1641-441b-918a-7f223ba7ec2e"/>
  </w15:person>
  <w15:person w15:author="Scott Corwin">
    <w15:presenceInfo w15:providerId="AD" w15:userId="S::ScottC@nwppa.org::229e8924-5243-43f7-828f-a1ac435fce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1347"/>
    <w:rsid w:val="000135C5"/>
    <w:rsid w:val="00015ED6"/>
    <w:rsid w:val="00021AFA"/>
    <w:rsid w:val="0002332A"/>
    <w:rsid w:val="00026119"/>
    <w:rsid w:val="00033034"/>
    <w:rsid w:val="000344D4"/>
    <w:rsid w:val="00046DEA"/>
    <w:rsid w:val="00054011"/>
    <w:rsid w:val="0006397E"/>
    <w:rsid w:val="000747B3"/>
    <w:rsid w:val="00075E86"/>
    <w:rsid w:val="00076CCE"/>
    <w:rsid w:val="00080092"/>
    <w:rsid w:val="00083531"/>
    <w:rsid w:val="00086AAD"/>
    <w:rsid w:val="000A0F47"/>
    <w:rsid w:val="000A2DFE"/>
    <w:rsid w:val="000B0316"/>
    <w:rsid w:val="000B4525"/>
    <w:rsid w:val="000B50A0"/>
    <w:rsid w:val="000D0AE8"/>
    <w:rsid w:val="000D5E51"/>
    <w:rsid w:val="000E0CA6"/>
    <w:rsid w:val="000E303F"/>
    <w:rsid w:val="000E40C6"/>
    <w:rsid w:val="000E6E87"/>
    <w:rsid w:val="000F1648"/>
    <w:rsid w:val="000F4800"/>
    <w:rsid w:val="000F66A4"/>
    <w:rsid w:val="000F6E64"/>
    <w:rsid w:val="00102AD1"/>
    <w:rsid w:val="001035DD"/>
    <w:rsid w:val="00104A3A"/>
    <w:rsid w:val="0010546C"/>
    <w:rsid w:val="001135E2"/>
    <w:rsid w:val="00113C37"/>
    <w:rsid w:val="0012034F"/>
    <w:rsid w:val="0012074F"/>
    <w:rsid w:val="00120ED9"/>
    <w:rsid w:val="00122EFA"/>
    <w:rsid w:val="00127708"/>
    <w:rsid w:val="00127E62"/>
    <w:rsid w:val="00135CB4"/>
    <w:rsid w:val="00136A2F"/>
    <w:rsid w:val="00155C05"/>
    <w:rsid w:val="00165062"/>
    <w:rsid w:val="00167B61"/>
    <w:rsid w:val="001A1044"/>
    <w:rsid w:val="001A23E0"/>
    <w:rsid w:val="001A39D5"/>
    <w:rsid w:val="001B2112"/>
    <w:rsid w:val="001C0AC7"/>
    <w:rsid w:val="001C0D90"/>
    <w:rsid w:val="001C0E69"/>
    <w:rsid w:val="001C3D67"/>
    <w:rsid w:val="001D5C8F"/>
    <w:rsid w:val="001E13C0"/>
    <w:rsid w:val="001E437C"/>
    <w:rsid w:val="001E4BD4"/>
    <w:rsid w:val="001F4662"/>
    <w:rsid w:val="001F5079"/>
    <w:rsid w:val="001F71A7"/>
    <w:rsid w:val="001F7E47"/>
    <w:rsid w:val="0020448B"/>
    <w:rsid w:val="00206AA3"/>
    <w:rsid w:val="002078FA"/>
    <w:rsid w:val="002216D7"/>
    <w:rsid w:val="00222CB9"/>
    <w:rsid w:val="00224F4B"/>
    <w:rsid w:val="0022526F"/>
    <w:rsid w:val="002269D6"/>
    <w:rsid w:val="00232F9D"/>
    <w:rsid w:val="00233BA8"/>
    <w:rsid w:val="00235691"/>
    <w:rsid w:val="00236FA6"/>
    <w:rsid w:val="00237A22"/>
    <w:rsid w:val="0024157E"/>
    <w:rsid w:val="00243B35"/>
    <w:rsid w:val="00245533"/>
    <w:rsid w:val="0025292F"/>
    <w:rsid w:val="00257C16"/>
    <w:rsid w:val="0026105F"/>
    <w:rsid w:val="002627B4"/>
    <w:rsid w:val="00265082"/>
    <w:rsid w:val="00265BDD"/>
    <w:rsid w:val="00267884"/>
    <w:rsid w:val="00274419"/>
    <w:rsid w:val="00277276"/>
    <w:rsid w:val="00285B7D"/>
    <w:rsid w:val="0028732D"/>
    <w:rsid w:val="00292925"/>
    <w:rsid w:val="0029350A"/>
    <w:rsid w:val="0029621C"/>
    <w:rsid w:val="002963A0"/>
    <w:rsid w:val="002965F3"/>
    <w:rsid w:val="002A0DF3"/>
    <w:rsid w:val="002A232D"/>
    <w:rsid w:val="002A70F9"/>
    <w:rsid w:val="002A75BF"/>
    <w:rsid w:val="002C0293"/>
    <w:rsid w:val="002C4015"/>
    <w:rsid w:val="002C648A"/>
    <w:rsid w:val="002C68E4"/>
    <w:rsid w:val="002D2DF7"/>
    <w:rsid w:val="002D4E83"/>
    <w:rsid w:val="002E73C5"/>
    <w:rsid w:val="002F0818"/>
    <w:rsid w:val="002F11D9"/>
    <w:rsid w:val="002F1AEE"/>
    <w:rsid w:val="002F4242"/>
    <w:rsid w:val="00324E76"/>
    <w:rsid w:val="00326C88"/>
    <w:rsid w:val="0033294C"/>
    <w:rsid w:val="00341697"/>
    <w:rsid w:val="003421C4"/>
    <w:rsid w:val="00343330"/>
    <w:rsid w:val="0034401C"/>
    <w:rsid w:val="003457B2"/>
    <w:rsid w:val="0034652F"/>
    <w:rsid w:val="00353533"/>
    <w:rsid w:val="00354A34"/>
    <w:rsid w:val="00356217"/>
    <w:rsid w:val="00357131"/>
    <w:rsid w:val="003624ED"/>
    <w:rsid w:val="00363128"/>
    <w:rsid w:val="00363966"/>
    <w:rsid w:val="003662A3"/>
    <w:rsid w:val="00377DD3"/>
    <w:rsid w:val="00382C25"/>
    <w:rsid w:val="00385878"/>
    <w:rsid w:val="00395BF1"/>
    <w:rsid w:val="00396888"/>
    <w:rsid w:val="003A12D1"/>
    <w:rsid w:val="003A17AC"/>
    <w:rsid w:val="003A42F0"/>
    <w:rsid w:val="003A5597"/>
    <w:rsid w:val="003A7A6F"/>
    <w:rsid w:val="003B6722"/>
    <w:rsid w:val="003C2A88"/>
    <w:rsid w:val="003C55D4"/>
    <w:rsid w:val="003D2697"/>
    <w:rsid w:val="003E6758"/>
    <w:rsid w:val="003F0AFA"/>
    <w:rsid w:val="00406E65"/>
    <w:rsid w:val="0040792D"/>
    <w:rsid w:val="004117AA"/>
    <w:rsid w:val="0041229E"/>
    <w:rsid w:val="00422046"/>
    <w:rsid w:val="00423B80"/>
    <w:rsid w:val="004341F6"/>
    <w:rsid w:val="00435896"/>
    <w:rsid w:val="00436E0B"/>
    <w:rsid w:val="00442734"/>
    <w:rsid w:val="00447258"/>
    <w:rsid w:val="0045502C"/>
    <w:rsid w:val="00460190"/>
    <w:rsid w:val="00460A44"/>
    <w:rsid w:val="00461ABD"/>
    <w:rsid w:val="00475FDF"/>
    <w:rsid w:val="00477B70"/>
    <w:rsid w:val="004975C8"/>
    <w:rsid w:val="004A286F"/>
    <w:rsid w:val="004A2D3E"/>
    <w:rsid w:val="004A4199"/>
    <w:rsid w:val="004B3A67"/>
    <w:rsid w:val="004B3C2E"/>
    <w:rsid w:val="004B68AA"/>
    <w:rsid w:val="004C24AA"/>
    <w:rsid w:val="004C7F58"/>
    <w:rsid w:val="004D1278"/>
    <w:rsid w:val="004D1B51"/>
    <w:rsid w:val="004D2ABA"/>
    <w:rsid w:val="004D3DD8"/>
    <w:rsid w:val="004D734E"/>
    <w:rsid w:val="004F0373"/>
    <w:rsid w:val="004F06B1"/>
    <w:rsid w:val="004F0ADD"/>
    <w:rsid w:val="004F343D"/>
    <w:rsid w:val="004F3651"/>
    <w:rsid w:val="004F41C7"/>
    <w:rsid w:val="004F5761"/>
    <w:rsid w:val="00503389"/>
    <w:rsid w:val="00512511"/>
    <w:rsid w:val="0052518F"/>
    <w:rsid w:val="0052629D"/>
    <w:rsid w:val="00526F62"/>
    <w:rsid w:val="005424D5"/>
    <w:rsid w:val="00544746"/>
    <w:rsid w:val="00550DD9"/>
    <w:rsid w:val="00552472"/>
    <w:rsid w:val="00553422"/>
    <w:rsid w:val="005615A1"/>
    <w:rsid w:val="00562B02"/>
    <w:rsid w:val="0056346C"/>
    <w:rsid w:val="0056473F"/>
    <w:rsid w:val="00565684"/>
    <w:rsid w:val="00565A52"/>
    <w:rsid w:val="005668B0"/>
    <w:rsid w:val="00573D93"/>
    <w:rsid w:val="00575053"/>
    <w:rsid w:val="00575081"/>
    <w:rsid w:val="005758E9"/>
    <w:rsid w:val="00575C7D"/>
    <w:rsid w:val="0057701D"/>
    <w:rsid w:val="00585C5A"/>
    <w:rsid w:val="00587333"/>
    <w:rsid w:val="00593271"/>
    <w:rsid w:val="00595925"/>
    <w:rsid w:val="0059700C"/>
    <w:rsid w:val="005A3ADF"/>
    <w:rsid w:val="005A5D78"/>
    <w:rsid w:val="005B18C0"/>
    <w:rsid w:val="005B1DB4"/>
    <w:rsid w:val="005C05F9"/>
    <w:rsid w:val="005C2DC0"/>
    <w:rsid w:val="005C48CF"/>
    <w:rsid w:val="005C4FA5"/>
    <w:rsid w:val="005C613F"/>
    <w:rsid w:val="005E2010"/>
    <w:rsid w:val="005F2B19"/>
    <w:rsid w:val="005F46C7"/>
    <w:rsid w:val="005F7AE0"/>
    <w:rsid w:val="005F7CF7"/>
    <w:rsid w:val="00600601"/>
    <w:rsid w:val="0061437E"/>
    <w:rsid w:val="00614A66"/>
    <w:rsid w:val="00620525"/>
    <w:rsid w:val="00623AA6"/>
    <w:rsid w:val="0062418D"/>
    <w:rsid w:val="00624601"/>
    <w:rsid w:val="00626E3B"/>
    <w:rsid w:val="00631202"/>
    <w:rsid w:val="00640155"/>
    <w:rsid w:val="00642225"/>
    <w:rsid w:val="006573B8"/>
    <w:rsid w:val="00660857"/>
    <w:rsid w:val="00664B62"/>
    <w:rsid w:val="00664C12"/>
    <w:rsid w:val="00666456"/>
    <w:rsid w:val="00671624"/>
    <w:rsid w:val="0067588E"/>
    <w:rsid w:val="006866A5"/>
    <w:rsid w:val="006918B9"/>
    <w:rsid w:val="00691B86"/>
    <w:rsid w:val="00694156"/>
    <w:rsid w:val="006950C8"/>
    <w:rsid w:val="006A2CE1"/>
    <w:rsid w:val="006A36E5"/>
    <w:rsid w:val="006B57B7"/>
    <w:rsid w:val="006B6B00"/>
    <w:rsid w:val="006B7BDB"/>
    <w:rsid w:val="006C2EE1"/>
    <w:rsid w:val="006C374D"/>
    <w:rsid w:val="006F2A51"/>
    <w:rsid w:val="006F42A7"/>
    <w:rsid w:val="006F5E7D"/>
    <w:rsid w:val="0070051A"/>
    <w:rsid w:val="007012A2"/>
    <w:rsid w:val="00702192"/>
    <w:rsid w:val="007118EE"/>
    <w:rsid w:val="00716D02"/>
    <w:rsid w:val="00721D25"/>
    <w:rsid w:val="00722E88"/>
    <w:rsid w:val="00726BDA"/>
    <w:rsid w:val="00734A8C"/>
    <w:rsid w:val="00736EC5"/>
    <w:rsid w:val="00741240"/>
    <w:rsid w:val="00741C6D"/>
    <w:rsid w:val="00743647"/>
    <w:rsid w:val="0074565E"/>
    <w:rsid w:val="007468E1"/>
    <w:rsid w:val="00750978"/>
    <w:rsid w:val="0075690C"/>
    <w:rsid w:val="00756A4E"/>
    <w:rsid w:val="007578E5"/>
    <w:rsid w:val="00761349"/>
    <w:rsid w:val="00762DFF"/>
    <w:rsid w:val="00763B4A"/>
    <w:rsid w:val="007648A1"/>
    <w:rsid w:val="007651A0"/>
    <w:rsid w:val="00767CA0"/>
    <w:rsid w:val="00770F4F"/>
    <w:rsid w:val="0077285B"/>
    <w:rsid w:val="00774309"/>
    <w:rsid w:val="00775860"/>
    <w:rsid w:val="00775C21"/>
    <w:rsid w:val="00776CEE"/>
    <w:rsid w:val="00782AD0"/>
    <w:rsid w:val="0079405D"/>
    <w:rsid w:val="007A02E5"/>
    <w:rsid w:val="007A2A60"/>
    <w:rsid w:val="007A5813"/>
    <w:rsid w:val="007A5F43"/>
    <w:rsid w:val="007A6121"/>
    <w:rsid w:val="007A7676"/>
    <w:rsid w:val="007B1584"/>
    <w:rsid w:val="007B1E0A"/>
    <w:rsid w:val="007B65D8"/>
    <w:rsid w:val="007C107C"/>
    <w:rsid w:val="007D0550"/>
    <w:rsid w:val="007D2290"/>
    <w:rsid w:val="007D5C79"/>
    <w:rsid w:val="007D6EF2"/>
    <w:rsid w:val="007E6677"/>
    <w:rsid w:val="007F42C7"/>
    <w:rsid w:val="00803A6C"/>
    <w:rsid w:val="008064B4"/>
    <w:rsid w:val="008209CA"/>
    <w:rsid w:val="0082266A"/>
    <w:rsid w:val="00822B62"/>
    <w:rsid w:val="0082521A"/>
    <w:rsid w:val="00826FC6"/>
    <w:rsid w:val="00827F4E"/>
    <w:rsid w:val="00833655"/>
    <w:rsid w:val="00844D87"/>
    <w:rsid w:val="008500B4"/>
    <w:rsid w:val="0085074F"/>
    <w:rsid w:val="00861567"/>
    <w:rsid w:val="00861D19"/>
    <w:rsid w:val="00866165"/>
    <w:rsid w:val="0086693A"/>
    <w:rsid w:val="008678DE"/>
    <w:rsid w:val="00876353"/>
    <w:rsid w:val="00882CB0"/>
    <w:rsid w:val="00886329"/>
    <w:rsid w:val="008878DA"/>
    <w:rsid w:val="00896669"/>
    <w:rsid w:val="008A7E56"/>
    <w:rsid w:val="008B1459"/>
    <w:rsid w:val="008C3697"/>
    <w:rsid w:val="008D01DC"/>
    <w:rsid w:val="008D2623"/>
    <w:rsid w:val="008D7953"/>
    <w:rsid w:val="008E0726"/>
    <w:rsid w:val="008E46E6"/>
    <w:rsid w:val="008E73DA"/>
    <w:rsid w:val="008F00C4"/>
    <w:rsid w:val="008F17F6"/>
    <w:rsid w:val="008F550C"/>
    <w:rsid w:val="008F55F0"/>
    <w:rsid w:val="00905393"/>
    <w:rsid w:val="00907578"/>
    <w:rsid w:val="00910405"/>
    <w:rsid w:val="0091073F"/>
    <w:rsid w:val="009152A5"/>
    <w:rsid w:val="00921F6A"/>
    <w:rsid w:val="0092224C"/>
    <w:rsid w:val="00922C5C"/>
    <w:rsid w:val="009466D3"/>
    <w:rsid w:val="0095224A"/>
    <w:rsid w:val="0095489C"/>
    <w:rsid w:val="009552D4"/>
    <w:rsid w:val="009636D2"/>
    <w:rsid w:val="009658EF"/>
    <w:rsid w:val="00970655"/>
    <w:rsid w:val="0099161F"/>
    <w:rsid w:val="0099309B"/>
    <w:rsid w:val="009970AD"/>
    <w:rsid w:val="009A0541"/>
    <w:rsid w:val="009A2665"/>
    <w:rsid w:val="009A44EC"/>
    <w:rsid w:val="009B1E0C"/>
    <w:rsid w:val="009B2BDF"/>
    <w:rsid w:val="009B518A"/>
    <w:rsid w:val="009D2D43"/>
    <w:rsid w:val="009E0384"/>
    <w:rsid w:val="009E0C9A"/>
    <w:rsid w:val="009E1284"/>
    <w:rsid w:val="009E16A1"/>
    <w:rsid w:val="009F0D07"/>
    <w:rsid w:val="009F21B3"/>
    <w:rsid w:val="00A06000"/>
    <w:rsid w:val="00A077F7"/>
    <w:rsid w:val="00A24BA2"/>
    <w:rsid w:val="00A24CF9"/>
    <w:rsid w:val="00A36C60"/>
    <w:rsid w:val="00A462F8"/>
    <w:rsid w:val="00A47001"/>
    <w:rsid w:val="00A52E8F"/>
    <w:rsid w:val="00A53787"/>
    <w:rsid w:val="00A56C3B"/>
    <w:rsid w:val="00A639F1"/>
    <w:rsid w:val="00A64E49"/>
    <w:rsid w:val="00A7058A"/>
    <w:rsid w:val="00A71D18"/>
    <w:rsid w:val="00A73029"/>
    <w:rsid w:val="00A748FC"/>
    <w:rsid w:val="00A7522B"/>
    <w:rsid w:val="00A75544"/>
    <w:rsid w:val="00A774F0"/>
    <w:rsid w:val="00A8119E"/>
    <w:rsid w:val="00A81816"/>
    <w:rsid w:val="00A8586E"/>
    <w:rsid w:val="00A860D9"/>
    <w:rsid w:val="00A94EA2"/>
    <w:rsid w:val="00A95954"/>
    <w:rsid w:val="00A9600B"/>
    <w:rsid w:val="00AA1F28"/>
    <w:rsid w:val="00AA2350"/>
    <w:rsid w:val="00AA5A8E"/>
    <w:rsid w:val="00AA6CE6"/>
    <w:rsid w:val="00AB4460"/>
    <w:rsid w:val="00AB5265"/>
    <w:rsid w:val="00AC3AB9"/>
    <w:rsid w:val="00AC4BEF"/>
    <w:rsid w:val="00AD02EF"/>
    <w:rsid w:val="00AD061B"/>
    <w:rsid w:val="00AD45CF"/>
    <w:rsid w:val="00AE4DC6"/>
    <w:rsid w:val="00AE599E"/>
    <w:rsid w:val="00AF2B81"/>
    <w:rsid w:val="00AF640A"/>
    <w:rsid w:val="00AF641C"/>
    <w:rsid w:val="00AF79C6"/>
    <w:rsid w:val="00B07A96"/>
    <w:rsid w:val="00B1065C"/>
    <w:rsid w:val="00B142BE"/>
    <w:rsid w:val="00B22F91"/>
    <w:rsid w:val="00B2348A"/>
    <w:rsid w:val="00B30E86"/>
    <w:rsid w:val="00B32613"/>
    <w:rsid w:val="00B44BFB"/>
    <w:rsid w:val="00B60E7D"/>
    <w:rsid w:val="00B616DD"/>
    <w:rsid w:val="00B6327B"/>
    <w:rsid w:val="00B65762"/>
    <w:rsid w:val="00B66B74"/>
    <w:rsid w:val="00B71954"/>
    <w:rsid w:val="00B82983"/>
    <w:rsid w:val="00B82E10"/>
    <w:rsid w:val="00B831F5"/>
    <w:rsid w:val="00B964BD"/>
    <w:rsid w:val="00BA138E"/>
    <w:rsid w:val="00BA2EE1"/>
    <w:rsid w:val="00BA6372"/>
    <w:rsid w:val="00BC6E71"/>
    <w:rsid w:val="00BD4EDB"/>
    <w:rsid w:val="00BE15B7"/>
    <w:rsid w:val="00BE4A55"/>
    <w:rsid w:val="00BE5D0B"/>
    <w:rsid w:val="00BF66C8"/>
    <w:rsid w:val="00C0056E"/>
    <w:rsid w:val="00C14342"/>
    <w:rsid w:val="00C144C0"/>
    <w:rsid w:val="00C151DD"/>
    <w:rsid w:val="00C21E02"/>
    <w:rsid w:val="00C24BFC"/>
    <w:rsid w:val="00C267EC"/>
    <w:rsid w:val="00C404F8"/>
    <w:rsid w:val="00C4203E"/>
    <w:rsid w:val="00C46F62"/>
    <w:rsid w:val="00C507C8"/>
    <w:rsid w:val="00C60608"/>
    <w:rsid w:val="00C642FC"/>
    <w:rsid w:val="00C858EB"/>
    <w:rsid w:val="00C861EF"/>
    <w:rsid w:val="00CA103E"/>
    <w:rsid w:val="00CB2B60"/>
    <w:rsid w:val="00CB384F"/>
    <w:rsid w:val="00CB6E26"/>
    <w:rsid w:val="00CC0169"/>
    <w:rsid w:val="00CC1EA4"/>
    <w:rsid w:val="00CC49C0"/>
    <w:rsid w:val="00CD310B"/>
    <w:rsid w:val="00CD48D4"/>
    <w:rsid w:val="00CF0BCE"/>
    <w:rsid w:val="00CF43AA"/>
    <w:rsid w:val="00CF542B"/>
    <w:rsid w:val="00CF5634"/>
    <w:rsid w:val="00CF7ED3"/>
    <w:rsid w:val="00D0186A"/>
    <w:rsid w:val="00D019BD"/>
    <w:rsid w:val="00D06464"/>
    <w:rsid w:val="00D10B29"/>
    <w:rsid w:val="00D127C4"/>
    <w:rsid w:val="00D145C7"/>
    <w:rsid w:val="00D1601A"/>
    <w:rsid w:val="00D21FF6"/>
    <w:rsid w:val="00D2442B"/>
    <w:rsid w:val="00D45C59"/>
    <w:rsid w:val="00D45C74"/>
    <w:rsid w:val="00D63C6E"/>
    <w:rsid w:val="00D671F3"/>
    <w:rsid w:val="00D867C6"/>
    <w:rsid w:val="00D86D06"/>
    <w:rsid w:val="00D87A47"/>
    <w:rsid w:val="00D92A4D"/>
    <w:rsid w:val="00DB0D97"/>
    <w:rsid w:val="00DB4959"/>
    <w:rsid w:val="00DB4DC0"/>
    <w:rsid w:val="00DC41DE"/>
    <w:rsid w:val="00DE2DE9"/>
    <w:rsid w:val="00DE6F76"/>
    <w:rsid w:val="00DE7286"/>
    <w:rsid w:val="00DF0858"/>
    <w:rsid w:val="00DF4981"/>
    <w:rsid w:val="00E11C28"/>
    <w:rsid w:val="00E1477E"/>
    <w:rsid w:val="00E2456C"/>
    <w:rsid w:val="00E26A43"/>
    <w:rsid w:val="00E300AA"/>
    <w:rsid w:val="00E358AA"/>
    <w:rsid w:val="00E41695"/>
    <w:rsid w:val="00E5181A"/>
    <w:rsid w:val="00E56B6F"/>
    <w:rsid w:val="00E56D56"/>
    <w:rsid w:val="00E71228"/>
    <w:rsid w:val="00E71EED"/>
    <w:rsid w:val="00E737A2"/>
    <w:rsid w:val="00E83231"/>
    <w:rsid w:val="00E83CD8"/>
    <w:rsid w:val="00E84E4A"/>
    <w:rsid w:val="00E872B4"/>
    <w:rsid w:val="00E961EF"/>
    <w:rsid w:val="00EA18F4"/>
    <w:rsid w:val="00EA54A1"/>
    <w:rsid w:val="00EA6747"/>
    <w:rsid w:val="00EB20E7"/>
    <w:rsid w:val="00EB38F0"/>
    <w:rsid w:val="00ED6160"/>
    <w:rsid w:val="00ED62DE"/>
    <w:rsid w:val="00ED7886"/>
    <w:rsid w:val="00EE61C2"/>
    <w:rsid w:val="00EF0D4A"/>
    <w:rsid w:val="00EF32D0"/>
    <w:rsid w:val="00EF63EB"/>
    <w:rsid w:val="00EF7D59"/>
    <w:rsid w:val="00F013FB"/>
    <w:rsid w:val="00F03278"/>
    <w:rsid w:val="00F102B1"/>
    <w:rsid w:val="00F10E2D"/>
    <w:rsid w:val="00F1232D"/>
    <w:rsid w:val="00F16415"/>
    <w:rsid w:val="00F264D2"/>
    <w:rsid w:val="00F27D8E"/>
    <w:rsid w:val="00F30543"/>
    <w:rsid w:val="00F31350"/>
    <w:rsid w:val="00F341A2"/>
    <w:rsid w:val="00F37E63"/>
    <w:rsid w:val="00F41BD5"/>
    <w:rsid w:val="00F42F32"/>
    <w:rsid w:val="00F4374E"/>
    <w:rsid w:val="00F45BB5"/>
    <w:rsid w:val="00F466A7"/>
    <w:rsid w:val="00F54D35"/>
    <w:rsid w:val="00F5504E"/>
    <w:rsid w:val="00F60EBB"/>
    <w:rsid w:val="00F6309F"/>
    <w:rsid w:val="00F67EE4"/>
    <w:rsid w:val="00F70D87"/>
    <w:rsid w:val="00F7168E"/>
    <w:rsid w:val="00F71AFC"/>
    <w:rsid w:val="00F72AD4"/>
    <w:rsid w:val="00F73B05"/>
    <w:rsid w:val="00F75C32"/>
    <w:rsid w:val="00F76092"/>
    <w:rsid w:val="00F76486"/>
    <w:rsid w:val="00F76D93"/>
    <w:rsid w:val="00F808D0"/>
    <w:rsid w:val="00F8178E"/>
    <w:rsid w:val="00F818AD"/>
    <w:rsid w:val="00F81963"/>
    <w:rsid w:val="00F86065"/>
    <w:rsid w:val="00F90B22"/>
    <w:rsid w:val="00F942AE"/>
    <w:rsid w:val="00F953C0"/>
    <w:rsid w:val="00F962BD"/>
    <w:rsid w:val="00FA163A"/>
    <w:rsid w:val="00FA4EE7"/>
    <w:rsid w:val="00FA576D"/>
    <w:rsid w:val="00FB2FF7"/>
    <w:rsid w:val="00FC4563"/>
    <w:rsid w:val="00FC731D"/>
    <w:rsid w:val="00FD1EBA"/>
    <w:rsid w:val="00FD3772"/>
    <w:rsid w:val="00FE180F"/>
    <w:rsid w:val="00FE6409"/>
    <w:rsid w:val="00FE68AC"/>
    <w:rsid w:val="00FE7183"/>
    <w:rsid w:val="00FF33E6"/>
    <w:rsid w:val="00FF3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370BD3"/>
  <w14:defaultImageDpi w14:val="300"/>
  <w15:docId w15:val="{E9A13DD4-233D-46FB-B615-D93A43BE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List-Accent11">
    <w:name w:val="Colorful List - Accent 11"/>
    <w:basedOn w:val="Normal"/>
    <w:uiPriority w:val="34"/>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paragraph" w:styleId="Revision">
    <w:name w:val="Revision"/>
    <w:hidden/>
    <w:uiPriority w:val="71"/>
    <w:rsid w:val="00D145C7"/>
    <w:rPr>
      <w:sz w:val="22"/>
      <w:szCs w:val="22"/>
    </w:rPr>
  </w:style>
  <w:style w:type="character" w:styleId="CommentReference">
    <w:name w:val="annotation reference"/>
    <w:basedOn w:val="DefaultParagraphFont"/>
    <w:uiPriority w:val="99"/>
    <w:semiHidden/>
    <w:unhideWhenUsed/>
    <w:rsid w:val="009D2D43"/>
    <w:rPr>
      <w:sz w:val="16"/>
      <w:szCs w:val="16"/>
    </w:rPr>
  </w:style>
  <w:style w:type="paragraph" w:styleId="CommentText">
    <w:name w:val="annotation text"/>
    <w:basedOn w:val="Normal"/>
    <w:link w:val="CommentTextChar"/>
    <w:uiPriority w:val="99"/>
    <w:semiHidden/>
    <w:unhideWhenUsed/>
    <w:rsid w:val="009D2D43"/>
    <w:rPr>
      <w:sz w:val="20"/>
      <w:szCs w:val="20"/>
    </w:rPr>
  </w:style>
  <w:style w:type="character" w:customStyle="1" w:styleId="CommentTextChar">
    <w:name w:val="Comment Text Char"/>
    <w:basedOn w:val="DefaultParagraphFont"/>
    <w:link w:val="CommentText"/>
    <w:uiPriority w:val="99"/>
    <w:semiHidden/>
    <w:rsid w:val="009D2D43"/>
  </w:style>
  <w:style w:type="paragraph" w:styleId="CommentSubject">
    <w:name w:val="annotation subject"/>
    <w:basedOn w:val="CommentText"/>
    <w:next w:val="CommentText"/>
    <w:link w:val="CommentSubjectChar"/>
    <w:uiPriority w:val="99"/>
    <w:semiHidden/>
    <w:unhideWhenUsed/>
    <w:rsid w:val="009D2D43"/>
    <w:rPr>
      <w:b/>
      <w:bCs/>
    </w:rPr>
  </w:style>
  <w:style w:type="character" w:customStyle="1" w:styleId="CommentSubjectChar">
    <w:name w:val="Comment Subject Char"/>
    <w:basedOn w:val="CommentTextChar"/>
    <w:link w:val="CommentSubject"/>
    <w:uiPriority w:val="99"/>
    <w:semiHidden/>
    <w:rsid w:val="009D2D43"/>
    <w:rPr>
      <w:b/>
      <w:bCs/>
    </w:rPr>
  </w:style>
  <w:style w:type="paragraph" w:styleId="ListParagraph">
    <w:name w:val="List Paragraph"/>
    <w:basedOn w:val="Normal"/>
    <w:uiPriority w:val="34"/>
    <w:qFormat/>
    <w:rsid w:val="00C507C8"/>
    <w:pPr>
      <w:ind w:left="720"/>
      <w:contextualSpacing/>
    </w:pPr>
    <w:rPr>
      <w:rFonts w:ascii="Verdana" w:eastAsiaTheme="minorHAnsi" w:hAnsi="Verdana"/>
      <w:color w:val="0D0D0D"/>
      <w:spacing w:val="-10"/>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334094">
      <w:bodyDiv w:val="1"/>
      <w:marLeft w:val="0"/>
      <w:marRight w:val="0"/>
      <w:marTop w:val="0"/>
      <w:marBottom w:val="0"/>
      <w:divBdr>
        <w:top w:val="none" w:sz="0" w:space="0" w:color="auto"/>
        <w:left w:val="none" w:sz="0" w:space="0" w:color="auto"/>
        <w:bottom w:val="none" w:sz="0" w:space="0" w:color="auto"/>
        <w:right w:val="none" w:sz="0" w:space="0" w:color="auto"/>
      </w:divBdr>
    </w:div>
    <w:div w:id="515852571">
      <w:bodyDiv w:val="1"/>
      <w:marLeft w:val="0"/>
      <w:marRight w:val="0"/>
      <w:marTop w:val="0"/>
      <w:marBottom w:val="0"/>
      <w:divBdr>
        <w:top w:val="none" w:sz="0" w:space="0" w:color="auto"/>
        <w:left w:val="none" w:sz="0" w:space="0" w:color="auto"/>
        <w:bottom w:val="none" w:sz="0" w:space="0" w:color="auto"/>
        <w:right w:val="none" w:sz="0" w:space="0" w:color="auto"/>
      </w:divBdr>
      <w:divsChild>
        <w:div w:id="124013110">
          <w:marLeft w:val="0"/>
          <w:marRight w:val="0"/>
          <w:marTop w:val="0"/>
          <w:marBottom w:val="0"/>
          <w:divBdr>
            <w:top w:val="none" w:sz="0" w:space="0" w:color="auto"/>
            <w:left w:val="none" w:sz="0" w:space="0" w:color="auto"/>
            <w:bottom w:val="none" w:sz="0" w:space="0" w:color="auto"/>
            <w:right w:val="none" w:sz="0" w:space="0" w:color="auto"/>
          </w:divBdr>
          <w:divsChild>
            <w:div w:id="1963074292">
              <w:marLeft w:val="0"/>
              <w:marRight w:val="0"/>
              <w:marTop w:val="0"/>
              <w:marBottom w:val="0"/>
              <w:divBdr>
                <w:top w:val="none" w:sz="0" w:space="0" w:color="auto"/>
                <w:left w:val="none" w:sz="0" w:space="0" w:color="auto"/>
                <w:bottom w:val="none" w:sz="0" w:space="0" w:color="auto"/>
                <w:right w:val="none" w:sz="0" w:space="0" w:color="auto"/>
              </w:divBdr>
              <w:divsChild>
                <w:div w:id="1654287164">
                  <w:marLeft w:val="0"/>
                  <w:marRight w:val="0"/>
                  <w:marTop w:val="0"/>
                  <w:marBottom w:val="0"/>
                  <w:divBdr>
                    <w:top w:val="none" w:sz="0" w:space="0" w:color="auto"/>
                    <w:left w:val="none" w:sz="0" w:space="0" w:color="auto"/>
                    <w:bottom w:val="none" w:sz="0" w:space="0" w:color="auto"/>
                    <w:right w:val="none" w:sz="0" w:space="0" w:color="auto"/>
                  </w:divBdr>
                  <w:divsChild>
                    <w:div w:id="995960427">
                      <w:marLeft w:val="0"/>
                      <w:marRight w:val="0"/>
                      <w:marTop w:val="0"/>
                      <w:marBottom w:val="0"/>
                      <w:divBdr>
                        <w:top w:val="none" w:sz="0" w:space="0" w:color="auto"/>
                        <w:left w:val="none" w:sz="0" w:space="0" w:color="auto"/>
                        <w:bottom w:val="none" w:sz="0" w:space="0" w:color="auto"/>
                        <w:right w:val="none" w:sz="0" w:space="0" w:color="auto"/>
                      </w:divBdr>
                      <w:divsChild>
                        <w:div w:id="7609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09653010">
      <w:bodyDiv w:val="1"/>
      <w:marLeft w:val="0"/>
      <w:marRight w:val="0"/>
      <w:marTop w:val="0"/>
      <w:marBottom w:val="0"/>
      <w:divBdr>
        <w:top w:val="none" w:sz="0" w:space="0" w:color="auto"/>
        <w:left w:val="none" w:sz="0" w:space="0" w:color="auto"/>
        <w:bottom w:val="none" w:sz="0" w:space="0" w:color="auto"/>
        <w:right w:val="none" w:sz="0" w:space="0" w:color="auto"/>
      </w:divBdr>
      <w:divsChild>
        <w:div w:id="1473251690">
          <w:marLeft w:val="0"/>
          <w:marRight w:val="0"/>
          <w:marTop w:val="0"/>
          <w:marBottom w:val="0"/>
          <w:divBdr>
            <w:top w:val="none" w:sz="0" w:space="0" w:color="auto"/>
            <w:left w:val="none" w:sz="0" w:space="0" w:color="auto"/>
            <w:bottom w:val="none" w:sz="0" w:space="0" w:color="auto"/>
            <w:right w:val="none" w:sz="0" w:space="0" w:color="auto"/>
          </w:divBdr>
          <w:divsChild>
            <w:div w:id="1490705990">
              <w:marLeft w:val="0"/>
              <w:marRight w:val="0"/>
              <w:marTop w:val="0"/>
              <w:marBottom w:val="0"/>
              <w:divBdr>
                <w:top w:val="none" w:sz="0" w:space="0" w:color="auto"/>
                <w:left w:val="none" w:sz="0" w:space="0" w:color="auto"/>
                <w:bottom w:val="none" w:sz="0" w:space="0" w:color="auto"/>
                <w:right w:val="none" w:sz="0" w:space="0" w:color="auto"/>
              </w:divBdr>
              <w:divsChild>
                <w:div w:id="10396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448949">
      <w:bodyDiv w:val="1"/>
      <w:marLeft w:val="0"/>
      <w:marRight w:val="0"/>
      <w:marTop w:val="0"/>
      <w:marBottom w:val="0"/>
      <w:divBdr>
        <w:top w:val="none" w:sz="0" w:space="0" w:color="auto"/>
        <w:left w:val="none" w:sz="0" w:space="0" w:color="auto"/>
        <w:bottom w:val="none" w:sz="0" w:space="0" w:color="auto"/>
        <w:right w:val="none" w:sz="0" w:space="0" w:color="auto"/>
      </w:divBdr>
      <w:divsChild>
        <w:div w:id="1282490050">
          <w:marLeft w:val="0"/>
          <w:marRight w:val="0"/>
          <w:marTop w:val="0"/>
          <w:marBottom w:val="0"/>
          <w:divBdr>
            <w:top w:val="none" w:sz="0" w:space="0" w:color="auto"/>
            <w:left w:val="none" w:sz="0" w:space="0" w:color="auto"/>
            <w:bottom w:val="none" w:sz="0" w:space="0" w:color="auto"/>
            <w:right w:val="none" w:sz="0" w:space="0" w:color="auto"/>
          </w:divBdr>
          <w:divsChild>
            <w:div w:id="1621641713">
              <w:marLeft w:val="0"/>
              <w:marRight w:val="0"/>
              <w:marTop w:val="0"/>
              <w:marBottom w:val="0"/>
              <w:divBdr>
                <w:top w:val="none" w:sz="0" w:space="0" w:color="auto"/>
                <w:left w:val="none" w:sz="0" w:space="0" w:color="auto"/>
                <w:bottom w:val="none" w:sz="0" w:space="0" w:color="auto"/>
                <w:right w:val="none" w:sz="0" w:space="0" w:color="auto"/>
              </w:divBdr>
              <w:divsChild>
                <w:div w:id="1796605421">
                  <w:marLeft w:val="0"/>
                  <w:marRight w:val="0"/>
                  <w:marTop w:val="0"/>
                  <w:marBottom w:val="0"/>
                  <w:divBdr>
                    <w:top w:val="none" w:sz="0" w:space="0" w:color="auto"/>
                    <w:left w:val="none" w:sz="0" w:space="0" w:color="auto"/>
                    <w:bottom w:val="none" w:sz="0" w:space="0" w:color="auto"/>
                    <w:right w:val="none" w:sz="0" w:space="0" w:color="auto"/>
                  </w:divBdr>
                  <w:divsChild>
                    <w:div w:id="1395160845">
                      <w:marLeft w:val="0"/>
                      <w:marRight w:val="0"/>
                      <w:marTop w:val="0"/>
                      <w:marBottom w:val="0"/>
                      <w:divBdr>
                        <w:top w:val="none" w:sz="0" w:space="0" w:color="auto"/>
                        <w:left w:val="none" w:sz="0" w:space="0" w:color="auto"/>
                        <w:bottom w:val="none" w:sz="0" w:space="0" w:color="auto"/>
                        <w:right w:val="none" w:sz="0" w:space="0" w:color="auto"/>
                      </w:divBdr>
                      <w:divsChild>
                        <w:div w:id="11880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501341">
      <w:bodyDiv w:val="1"/>
      <w:marLeft w:val="0"/>
      <w:marRight w:val="0"/>
      <w:marTop w:val="0"/>
      <w:marBottom w:val="0"/>
      <w:divBdr>
        <w:top w:val="none" w:sz="0" w:space="0" w:color="auto"/>
        <w:left w:val="none" w:sz="0" w:space="0" w:color="auto"/>
        <w:bottom w:val="none" w:sz="0" w:space="0" w:color="auto"/>
        <w:right w:val="none" w:sz="0" w:space="0" w:color="auto"/>
      </w:divBdr>
      <w:divsChild>
        <w:div w:id="1622226984">
          <w:marLeft w:val="0"/>
          <w:marRight w:val="0"/>
          <w:marTop w:val="0"/>
          <w:marBottom w:val="0"/>
          <w:divBdr>
            <w:top w:val="none" w:sz="0" w:space="0" w:color="auto"/>
            <w:left w:val="none" w:sz="0" w:space="0" w:color="auto"/>
            <w:bottom w:val="none" w:sz="0" w:space="0" w:color="auto"/>
            <w:right w:val="none" w:sz="0" w:space="0" w:color="auto"/>
          </w:divBdr>
          <w:divsChild>
            <w:div w:id="115876298">
              <w:marLeft w:val="0"/>
              <w:marRight w:val="0"/>
              <w:marTop w:val="0"/>
              <w:marBottom w:val="0"/>
              <w:divBdr>
                <w:top w:val="none" w:sz="0" w:space="0" w:color="auto"/>
                <w:left w:val="none" w:sz="0" w:space="0" w:color="auto"/>
                <w:bottom w:val="none" w:sz="0" w:space="0" w:color="auto"/>
                <w:right w:val="none" w:sz="0" w:space="0" w:color="auto"/>
              </w:divBdr>
              <w:divsChild>
                <w:div w:id="73108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1481E-59D3-4C0E-A510-771E82AC2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Douglas County PUD</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Hawkins</dc:creator>
  <cp:lastModifiedBy>Scott Corwin</cp:lastModifiedBy>
  <cp:revision>2</cp:revision>
  <cp:lastPrinted>2017-02-07T23:06:00Z</cp:lastPrinted>
  <dcterms:created xsi:type="dcterms:W3CDTF">2023-01-19T03:29:00Z</dcterms:created>
  <dcterms:modified xsi:type="dcterms:W3CDTF">2023-01-19T03:29:00Z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b2aa6a01156064b8a9273c4f6f35454ad74deca4a64fc81914ec945d96bd8ae2</vt:lpwstr>
  </property>
</Properties>
</file>